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4665FCF0"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5D011F23" w14:textId="337023A2" w:rsidR="008318CF" w:rsidRPr="00A70569" w:rsidRDefault="00FC50C4" w:rsidP="00B50BB7">
            <w:pPr>
              <w:autoSpaceDE w:val="0"/>
              <w:autoSpaceDN w:val="0"/>
              <w:spacing w:line="256" w:lineRule="auto"/>
              <w:ind w:right="1150"/>
              <w:rPr>
                <w:rFonts w:ascii="Arial" w:eastAsia="Arial" w:hAnsi="Arial" w:cs="Arial"/>
                <w:sz w:val="22"/>
              </w:rPr>
            </w:pPr>
            <w:r>
              <w:rPr>
                <w:rFonts w:ascii="Arial" w:eastAsia="Arial" w:hAnsi="Arial" w:cs="Arial"/>
                <w:sz w:val="22"/>
              </w:rPr>
              <w:t>GM</w:t>
            </w: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 xml:space="preserve">Read and </w:t>
            </w:r>
            <w:proofErr w:type="gramStart"/>
            <w:r w:rsidRPr="00AC1ED4">
              <w:rPr>
                <w:rFonts w:asciiTheme="minorHAnsi" w:eastAsia="Arial" w:hAnsiTheme="minorHAnsi" w:cstheme="minorHAnsi"/>
                <w:sz w:val="22"/>
              </w:rPr>
              <w:t>Agree</w:t>
            </w:r>
            <w:proofErr w:type="gramEnd"/>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5266A21C" w:rsidR="008318CF" w:rsidRPr="00AC1ED4" w:rsidRDefault="003C2975" w:rsidP="00B50BB7">
            <w:pPr>
              <w:autoSpaceDE w:val="0"/>
              <w:autoSpaceDN w:val="0"/>
              <w:spacing w:line="256" w:lineRule="auto"/>
              <w:ind w:right="1150"/>
              <w:rPr>
                <w:rFonts w:asciiTheme="minorHAnsi" w:eastAsia="Arial" w:hAnsiTheme="minorHAnsi" w:cstheme="minorHAnsi"/>
                <w:sz w:val="22"/>
              </w:rPr>
            </w:pPr>
            <w:r>
              <w:rPr>
                <w:rFonts w:ascii="Arial" w:eastAsia="Arial" w:hAnsi="Arial" w:cs="Arial"/>
                <w:sz w:val="22"/>
              </w:rPr>
              <w:t>OK</w:t>
            </w:r>
          </w:p>
        </w:tc>
        <w:tc>
          <w:tcPr>
            <w:tcW w:w="3056" w:type="dxa"/>
            <w:shd w:val="clear" w:color="auto" w:fill="FFFF00"/>
          </w:tcPr>
          <w:p w14:paraId="5432BEA6" w14:textId="42130C52" w:rsidR="008318CF" w:rsidRPr="00AC1ED4" w:rsidRDefault="00FC50C4"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GM</w:t>
            </w: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 xml:space="preserve">Read and </w:t>
            </w:r>
            <w:proofErr w:type="gramStart"/>
            <w:r w:rsidRPr="00AC1ED4">
              <w:rPr>
                <w:rFonts w:asciiTheme="minorHAnsi" w:eastAsia="Arial" w:hAnsiTheme="minorHAnsi" w:cstheme="minorHAnsi"/>
                <w:sz w:val="22"/>
              </w:rPr>
              <w:t>Agree</w:t>
            </w:r>
            <w:proofErr w:type="gramEnd"/>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5F72CE71" w:rsidR="008318CF" w:rsidRPr="00AC1ED4" w:rsidRDefault="003C2975" w:rsidP="00B50BB7">
            <w:pPr>
              <w:autoSpaceDE w:val="0"/>
              <w:autoSpaceDN w:val="0"/>
              <w:spacing w:line="256" w:lineRule="auto"/>
              <w:ind w:right="1150"/>
              <w:rPr>
                <w:rFonts w:asciiTheme="minorHAnsi" w:eastAsia="Arial" w:hAnsiTheme="minorHAnsi" w:cstheme="minorHAnsi"/>
                <w:sz w:val="22"/>
              </w:rPr>
            </w:pPr>
            <w:r>
              <w:rPr>
                <w:rFonts w:ascii="Arial" w:eastAsia="Arial" w:hAnsi="Arial" w:cs="Arial"/>
                <w:sz w:val="22"/>
              </w:rPr>
              <w:t>OK</w:t>
            </w:r>
          </w:p>
        </w:tc>
        <w:tc>
          <w:tcPr>
            <w:tcW w:w="3056" w:type="dxa"/>
            <w:shd w:val="clear" w:color="auto" w:fill="FFFF00"/>
          </w:tcPr>
          <w:p w14:paraId="426D694C" w14:textId="138E120F" w:rsidR="008318CF" w:rsidRPr="00AC1ED4" w:rsidRDefault="00FC50C4"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GM</w:t>
            </w: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43FD1747"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7105F289" w14:textId="55C1C65A" w:rsidR="008318CF" w:rsidRPr="00A70569" w:rsidRDefault="00FC50C4"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actually performed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2CF812FC"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1593C363" w14:textId="4C0F0B17"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5F99DE75"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00CB4E80" w14:textId="609B72EF"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77C51A96"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4FF28EEC" w14:textId="4695200D"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 xml:space="preserve">Read and </w:t>
            </w:r>
            <w:proofErr w:type="gramStart"/>
            <w:r w:rsidRPr="00142C3E">
              <w:rPr>
                <w:rFonts w:asciiTheme="minorHAnsi" w:eastAsia="Arial" w:hAnsiTheme="minorHAnsi" w:cstheme="minorHAnsi"/>
                <w:szCs w:val="24"/>
              </w:rPr>
              <w:t>Agree</w:t>
            </w:r>
            <w:proofErr w:type="gramEnd"/>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54B67C23"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2E454F8F" w14:textId="61FB7BC5"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1D515855"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2467D078" w14:textId="07C827BC"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756420F5"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7E538F35" w14:textId="24A911BE"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657C876C"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7EEA125E" w14:textId="051A7394"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7A8F45FA"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64C41A88" w14:textId="62D0A82A"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in excess of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7332AFCD"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3E6462EE" w14:textId="79D04452"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6B172D53"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4B9EE467" w14:textId="45DA01AA"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0DCF770F"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269617D5" w14:textId="577EA49B"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37DBFEEC"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7F8B7C95" w14:textId="307DC3F3"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515152A2"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03D8198A" w14:textId="63D2FB7F"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B50BB7">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16518B15"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5901688F" w14:textId="30071626" w:rsidR="008318CF" w:rsidRPr="00A70569" w:rsidRDefault="00797110"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454229FC"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67548430" w14:textId="179374C7" w:rsidR="008318CF" w:rsidRPr="00A70569" w:rsidRDefault="00330EDE"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174B77DD"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0526DBFA" w14:textId="0EF3BE87" w:rsidR="008318CF" w:rsidRPr="00A70569" w:rsidRDefault="00330EDE"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027D2D9C"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2D59B2A5" w14:textId="37E0F86A" w:rsidR="008318CF" w:rsidRPr="00A70569" w:rsidRDefault="00330EDE"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lastRenderedPageBreak/>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3F5D89D3"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0641FB75" w14:textId="4CA6DD43" w:rsidR="008318CF" w:rsidRPr="00A70569" w:rsidRDefault="00330EDE"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23C10806"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3A383F2B" w14:textId="38833C9D" w:rsidR="008318CF" w:rsidRPr="00A70569" w:rsidRDefault="00330EDE"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272724F1"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7F09460F" w14:textId="1DB934BE" w:rsidR="008318CF" w:rsidRPr="00A70569" w:rsidRDefault="00330EDE"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 xml:space="preserve">Read and </w:t>
            </w:r>
            <w:proofErr w:type="gramStart"/>
            <w:r w:rsidRPr="00A70569">
              <w:rPr>
                <w:rFonts w:ascii="Arial" w:eastAsia="Arial" w:hAnsi="Arial" w:cs="Arial"/>
                <w:sz w:val="22"/>
              </w:rPr>
              <w:t>Agree</w:t>
            </w:r>
            <w:proofErr w:type="gramEnd"/>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591ABA35" w:rsidR="008318CF" w:rsidRPr="00A70569" w:rsidRDefault="003C2975" w:rsidP="00B50BB7">
            <w:pPr>
              <w:autoSpaceDE w:val="0"/>
              <w:autoSpaceDN w:val="0"/>
              <w:spacing w:line="256" w:lineRule="auto"/>
              <w:ind w:right="1150"/>
              <w:rPr>
                <w:rFonts w:ascii="Arial" w:eastAsia="Arial" w:hAnsi="Arial" w:cs="Arial"/>
                <w:sz w:val="22"/>
              </w:rPr>
            </w:pPr>
            <w:r>
              <w:rPr>
                <w:rFonts w:ascii="Arial" w:eastAsia="Arial" w:hAnsi="Arial" w:cs="Arial"/>
                <w:sz w:val="22"/>
              </w:rPr>
              <w:t>OK</w:t>
            </w:r>
          </w:p>
        </w:tc>
        <w:tc>
          <w:tcPr>
            <w:tcW w:w="3056" w:type="dxa"/>
            <w:shd w:val="clear" w:color="auto" w:fill="FFFF00"/>
          </w:tcPr>
          <w:p w14:paraId="7A0DFAFD" w14:textId="65293177" w:rsidR="008318CF" w:rsidRPr="00A70569" w:rsidRDefault="00330EDE" w:rsidP="00B50BB7">
            <w:pPr>
              <w:autoSpaceDE w:val="0"/>
              <w:autoSpaceDN w:val="0"/>
              <w:spacing w:line="256" w:lineRule="auto"/>
              <w:ind w:right="1150"/>
              <w:rPr>
                <w:rFonts w:ascii="Arial" w:eastAsia="Arial" w:hAnsi="Arial" w:cs="Arial"/>
                <w:sz w:val="22"/>
              </w:rPr>
            </w:pPr>
            <w:r>
              <w:rPr>
                <w:rFonts w:asciiTheme="minorHAnsi" w:eastAsia="Arial" w:hAnsiTheme="minorHAnsi" w:cstheme="minorHAnsi"/>
                <w:sz w:val="22"/>
              </w:rPr>
              <w:t>GM</w:t>
            </w:r>
          </w:p>
        </w:tc>
      </w:tr>
    </w:tbl>
    <w:p w14:paraId="389DCD49" w14:textId="77777777" w:rsidR="008318CF" w:rsidRPr="00D45F76" w:rsidRDefault="008318CF" w:rsidP="008318CF"/>
    <w:p w14:paraId="4798921D" w14:textId="77777777" w:rsidR="000D6E86" w:rsidRDefault="000D6E86"/>
    <w:sectPr w:rsidR="000D6E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297F9" w14:textId="77777777" w:rsidR="003E115A" w:rsidRDefault="003E115A" w:rsidP="003E115A">
      <w:r>
        <w:separator/>
      </w:r>
    </w:p>
  </w:endnote>
  <w:endnote w:type="continuationSeparator" w:id="0">
    <w:p w14:paraId="43CA2EE1" w14:textId="77777777" w:rsidR="003E115A" w:rsidRDefault="003E115A"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3BFC67" w14:textId="77777777" w:rsidR="003E115A" w:rsidRDefault="003E115A" w:rsidP="003E115A">
      <w:r>
        <w:separator/>
      </w:r>
    </w:p>
  </w:footnote>
  <w:footnote w:type="continuationSeparator" w:id="0">
    <w:p w14:paraId="3980B2AA" w14:textId="77777777" w:rsidR="003E115A" w:rsidRDefault="003E115A"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25F0F8D3" w:rsidR="003E115A" w:rsidRPr="00D975AA" w:rsidRDefault="003E115A" w:rsidP="003E115A">
    <w:pPr>
      <w:tabs>
        <w:tab w:val="left" w:pos="3870"/>
      </w:tabs>
      <w:ind w:firstLine="720"/>
      <w:jc w:val="center"/>
      <w:rPr>
        <w:rFonts w:ascii="Arial" w:hAnsi="Arial" w:cs="Arial"/>
        <w:b/>
        <w:bCs/>
        <w:szCs w:val="24"/>
      </w:rPr>
    </w:pPr>
    <w:bookmarkStart w:id="0" w:name="_heading=h.gjdgxs"/>
    <w:bookmarkEnd w:id="0"/>
    <w:r w:rsidRPr="00D975AA">
      <w:rPr>
        <w:rFonts w:ascii="Arial" w:hAnsi="Arial" w:cs="Arial"/>
        <w:b/>
        <w:bCs/>
        <w:szCs w:val="24"/>
        <w:highlight w:val="white"/>
      </w:rPr>
      <w:t xml:space="preserve">RFP 25-81260: </w:t>
    </w:r>
    <w:r w:rsidRPr="00D975AA">
      <w:rPr>
        <w:rFonts w:ascii="Arial" w:hAnsi="Arial" w:cs="Arial"/>
        <w:b/>
        <w:bCs/>
        <w:szCs w:val="24"/>
      </w:rPr>
      <w:t>Law Enforcement Vehicles</w:t>
    </w:r>
  </w:p>
  <w:p w14:paraId="3BD7F29F" w14:textId="122406C8"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 xml:space="preserve">Attachment H: </w:t>
    </w:r>
    <w:r w:rsidR="008553D2">
      <w:rPr>
        <w:rFonts w:ascii="Arial" w:hAnsi="Arial" w:cs="Arial"/>
        <w:b/>
        <w:szCs w:val="24"/>
      </w:rPr>
      <w:t>Minimum Requirements</w:t>
    </w:r>
  </w:p>
  <w:p w14:paraId="6683998C" w14:textId="77777777"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1108311682">
    <w:abstractNumId w:val="21"/>
  </w:num>
  <w:num w:numId="2" w16cid:durableId="227766942">
    <w:abstractNumId w:val="12"/>
  </w:num>
  <w:num w:numId="3" w16cid:durableId="1895502810">
    <w:abstractNumId w:val="6"/>
  </w:num>
  <w:num w:numId="4" w16cid:durableId="1829396365">
    <w:abstractNumId w:val="0"/>
  </w:num>
  <w:num w:numId="5" w16cid:durableId="1310132376">
    <w:abstractNumId w:val="14"/>
  </w:num>
  <w:num w:numId="6" w16cid:durableId="1775855048">
    <w:abstractNumId w:val="5"/>
  </w:num>
  <w:num w:numId="7" w16cid:durableId="961615356">
    <w:abstractNumId w:val="15"/>
  </w:num>
  <w:num w:numId="8" w16cid:durableId="1071385714">
    <w:abstractNumId w:val="19"/>
  </w:num>
  <w:num w:numId="9" w16cid:durableId="1705060362">
    <w:abstractNumId w:val="3"/>
  </w:num>
  <w:num w:numId="10" w16cid:durableId="1588952777">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9683657">
    <w:abstractNumId w:val="9"/>
  </w:num>
  <w:num w:numId="12" w16cid:durableId="330984977">
    <w:abstractNumId w:val="7"/>
  </w:num>
  <w:num w:numId="13" w16cid:durableId="199242231">
    <w:abstractNumId w:val="8"/>
  </w:num>
  <w:num w:numId="14" w16cid:durableId="188690880">
    <w:abstractNumId w:val="17"/>
  </w:num>
  <w:num w:numId="15" w16cid:durableId="8263628">
    <w:abstractNumId w:val="23"/>
  </w:num>
  <w:num w:numId="16" w16cid:durableId="1138574388">
    <w:abstractNumId w:val="2"/>
  </w:num>
  <w:num w:numId="17" w16cid:durableId="1733427442">
    <w:abstractNumId w:val="22"/>
  </w:num>
  <w:num w:numId="18" w16cid:durableId="837693241">
    <w:abstractNumId w:val="1"/>
  </w:num>
  <w:num w:numId="19" w16cid:durableId="1779519984">
    <w:abstractNumId w:val="18"/>
  </w:num>
  <w:num w:numId="20" w16cid:durableId="1755589182">
    <w:abstractNumId w:val="16"/>
  </w:num>
  <w:num w:numId="21" w16cid:durableId="1986350341">
    <w:abstractNumId w:val="20"/>
  </w:num>
  <w:num w:numId="22" w16cid:durableId="335499935">
    <w:abstractNumId w:val="10"/>
  </w:num>
  <w:num w:numId="23" w16cid:durableId="681198520">
    <w:abstractNumId w:val="4"/>
  </w:num>
  <w:num w:numId="24" w16cid:durableId="12263313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8CF"/>
    <w:rsid w:val="0001690C"/>
    <w:rsid w:val="000D6E86"/>
    <w:rsid w:val="001D6479"/>
    <w:rsid w:val="00204984"/>
    <w:rsid w:val="00330EDE"/>
    <w:rsid w:val="003C2975"/>
    <w:rsid w:val="003E115A"/>
    <w:rsid w:val="005B3FFC"/>
    <w:rsid w:val="005C3356"/>
    <w:rsid w:val="006C6ECB"/>
    <w:rsid w:val="007320A5"/>
    <w:rsid w:val="0074187A"/>
    <w:rsid w:val="00797110"/>
    <w:rsid w:val="007F0216"/>
    <w:rsid w:val="008318CF"/>
    <w:rsid w:val="008553D2"/>
    <w:rsid w:val="00963859"/>
    <w:rsid w:val="00A26808"/>
    <w:rsid w:val="00B95520"/>
    <w:rsid w:val="00BD196A"/>
    <w:rsid w:val="00D975AA"/>
    <w:rsid w:val="00E25324"/>
    <w:rsid w:val="00FC5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styleId="UnresolvedMention">
    <w:name w:val="Unresolved Mention"/>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4030</Words>
  <Characters>22974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Garrick MacKiney</cp:lastModifiedBy>
  <cp:revision>2</cp:revision>
  <cp:lastPrinted>2024-11-05T17:19:00Z</cp:lastPrinted>
  <dcterms:created xsi:type="dcterms:W3CDTF">2024-11-05T20:03:00Z</dcterms:created>
  <dcterms:modified xsi:type="dcterms:W3CDTF">2024-11-05T20:03:00Z</dcterms:modified>
</cp:coreProperties>
</file>